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1CC330BD" wp14:editId="073185BA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2AD0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11E3D37D" wp14:editId="6C352E9C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F4A0C75" wp14:editId="66CCD305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3A18A5">
        <w:trPr>
          <w:trHeight w:val="1235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A85A63" w:rsidRDefault="00A85A63" w:rsidP="003A18A5">
            <w:pPr>
              <w:spacing w:after="130"/>
              <w:ind w:left="1925" w:right="1640"/>
              <w:contextualSpacing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3A18A5">
              <w:rPr>
                <w:rStyle w:val="TextbublinyChar"/>
                <w:rFonts w:ascii="Arial" w:eastAsia="Times New Roman" w:hAnsi="Arial"/>
                <w:b/>
                <w:bCs/>
                <w:color w:val="000000" w:themeColor="text1"/>
                <w:sz w:val="24"/>
                <w:szCs w:val="19"/>
                <w:lang w:val="en-US" w:bidi="en-US"/>
              </w:rPr>
              <w:t xml:space="preserve"> </w:t>
            </w:r>
            <w:r w:rsidR="003A18A5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D2AD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D2AD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D2AD0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D2AD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D2AD0">
        <w:trPr>
          <w:gridAfter w:val="1"/>
          <w:wAfter w:w="233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1283090"/>
                <w:placeholder>
                  <w:docPart w:val="F857E22E44424B5A8AD5C5244CFA9BD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27805814"/>
                <w:placeholder>
                  <w:docPart w:val="EC651D7FFB594A478A8FD58B57C9137F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517A1A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A47FE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64285124"/>
            <w:placeholder>
              <w:docPart w:val="6716100449A64F1E937E59DA7647F3F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D578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príslušnou národnou 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938274"/>
            <w:placeholder>
              <w:docPart w:val="B1DFDAFC867B4F01A9C4886AA59EA15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C60506F02B97407B9907614C36868CE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90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6283062"/>
            <w:placeholder>
              <w:docPart w:val="1A09009DD4134ACBB6D5AB762BC076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E739C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28046152"/>
            <w:placeholder>
              <w:docPart w:val="EB2733AFF2404A36B98DF0A507EFAD7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51120197"/>
            <w:placeholder>
              <w:docPart w:val="661CE9C5247C4BA3A305AF819D66E48B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4060C" w:rsidRDefault="0041095F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13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707AC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707AC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3227"/>
        <w:gridCol w:w="415"/>
        <w:gridCol w:w="3063"/>
        <w:gridCol w:w="1153"/>
        <w:gridCol w:w="1231"/>
        <w:gridCol w:w="4953"/>
        <w:gridCol w:w="250"/>
      </w:tblGrid>
      <w:tr w:rsidR="0041095F" w:rsidRPr="00C05D70" w:rsidTr="001D4F89">
        <w:trPr>
          <w:gridAfter w:val="1"/>
          <w:wAfter w:w="250" w:type="dxa"/>
          <w:trHeight w:val="1453"/>
          <w:jc w:val="center"/>
        </w:trPr>
        <w:tc>
          <w:tcPr>
            <w:tcW w:w="14860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1D4F89">
        <w:trPr>
          <w:gridAfter w:val="1"/>
          <w:wAfter w:w="250" w:type="dxa"/>
          <w:trHeight w:val="851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Podporiť prechod poskytovania sociálnych služieb a zabezpečenia výkonu opatrení sociálnoprávnej ochrany detí a sociálnej kurately v zariadení z inštitucionálnej formy na komunitnú a podporiť </w:t>
            </w:r>
            <w:r w:rsidR="00A8775A">
              <w:rPr>
                <w:rFonts w:ascii="Arial" w:hAnsi="Arial" w:cs="Arial"/>
                <w:b/>
                <w:bCs/>
                <w:sz w:val="19"/>
                <w:szCs w:val="19"/>
              </w:rPr>
              <w:t>rozvoj služieb starostlivosti o 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dieťa do troch rokov veku na komunitnej úrovni</w:t>
            </w:r>
          </w:p>
          <w:p w:rsidR="008C2671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2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06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203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Pr="00C05D70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38E022FF1D8D45638B6431D9614E2BBD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E88713FF50804781918A3816EDAEDD5B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D4F89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1D4F89" w:rsidRDefault="001D4F89" w:rsidP="001D4F8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1D4F89" w:rsidRDefault="001D4F89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:rsidR="001D4F89" w:rsidRPr="002668F3" w:rsidRDefault="001D4F89" w:rsidP="00BD2AD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1D4F89" w:rsidRDefault="001D4F89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1D4F89" w:rsidRDefault="001D4F89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1D4F89" w:rsidRPr="00C05D70" w:rsidRDefault="001D4F89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7735300"/>
                <w:placeholder>
                  <w:docPart w:val="D2B94731F8C148AFA414454E21A56B96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72758472"/>
                <w:placeholder>
                  <w:docPart w:val="F181CDA4F080444193561EB2DEA4450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016B9C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7202C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09723899"/>
                <w:placeholder>
                  <w:docPart w:val="21C1ADAEAEBC4FD685ECEBD56AF549B0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8775A" w:rsidRDefault="00A8775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EAD97B0E5CE4427B0ED06B23B2FEE6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3239A4ACD8A1423EB63DC2012043B406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955856"/>
            <w:placeholder>
              <w:docPart w:val="6C4602575CB4404CB136B6D69124456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47744537"/>
            <w:placeholder>
              <w:docPart w:val="EAB4374FF86240B5BD2DF317B4F23C0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6220970"/>
            <w:placeholder>
              <w:docPart w:val="181C4D24AFED4F2AA3E856043569ACAC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3190319"/>
            <w:placeholder>
              <w:docPart w:val="4A8AA57F17C04256BB6EF10267DAE8AC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A47FE5" w:rsidRPr="00DF6F58" w:rsidRDefault="00A47FE5" w:rsidP="00A47FE5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A47FE5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A47FE5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093AA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 </w:t>
            </w:r>
            <w:r w:rsidR="00093AAE" w:rsidRPr="00152E2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1D4F89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1D4F89" w:rsidRPr="00375B82" w:rsidRDefault="001D4F89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1D4F89" w:rsidRPr="00DF6F58" w:rsidRDefault="001D4F89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1D4F89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093AAE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093AAE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93AAE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</w:tbl>
    <w:p w:rsidR="00C414AA" w:rsidRDefault="00C414AA"/>
    <w:p w:rsidR="00A47FE5" w:rsidRDefault="00A47FE5"/>
    <w:p w:rsidR="00A47FE5" w:rsidRDefault="00A47FE5"/>
    <w:p w:rsidR="00A47FE5" w:rsidRDefault="00A47FE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C2F0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C4060C" w:rsidRDefault="00E83D82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29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07AC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707AC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="00E83D82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33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CB" w:rsidRDefault="00B468CB" w:rsidP="009B44B8">
      <w:pPr>
        <w:spacing w:after="0" w:line="240" w:lineRule="auto"/>
      </w:pPr>
      <w:r>
        <w:separator/>
      </w:r>
    </w:p>
  </w:endnote>
  <w:end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18E" w:rsidRDefault="00C9318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6A6A6E" w:rsidP="006A6A6E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47D6A">
      <w:rPr>
        <w:rFonts w:ascii="Arial" w:hAnsi="Arial" w:cs="Arial"/>
        <w:sz w:val="16"/>
        <w:szCs w:val="16"/>
      </w:rPr>
      <w:t>10</w:t>
    </w:r>
    <w:ins w:id="2" w:author="OM" w:date="2020-02-24T10:05:00Z">
      <w:r w:rsidR="00C9318E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090E52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090E52">
          <w:rPr>
            <w:rFonts w:ascii="Arial" w:hAnsi="Arial" w:cs="Arial"/>
            <w:sz w:val="16"/>
            <w:szCs w:val="16"/>
          </w:rPr>
          <w:fldChar w:fldCharType="begin"/>
        </w:r>
        <w:r w:rsidR="00AE6EF6" w:rsidRPr="00090E52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090E52">
          <w:rPr>
            <w:rFonts w:ascii="Arial" w:hAnsi="Arial" w:cs="Arial"/>
            <w:sz w:val="16"/>
            <w:szCs w:val="16"/>
          </w:rPr>
          <w:fldChar w:fldCharType="separate"/>
        </w:r>
        <w:r w:rsidR="00C7202C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090E52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A6E" w:rsidRDefault="006A6A6E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47D6A">
      <w:rPr>
        <w:rFonts w:ascii="Arial" w:hAnsi="Arial" w:cs="Arial"/>
        <w:sz w:val="16"/>
        <w:szCs w:val="16"/>
      </w:rPr>
      <w:t>10</w:t>
    </w:r>
    <w:ins w:id="3" w:author="OM" w:date="2020-02-24T10:04:00Z">
      <w:r w:rsidR="00C9318E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CB" w:rsidRDefault="00B468CB" w:rsidP="009B44B8">
      <w:pPr>
        <w:spacing w:after="0" w:line="240" w:lineRule="auto"/>
      </w:pPr>
      <w:r>
        <w:separator/>
      </w:r>
    </w:p>
  </w:footnote>
  <w:foot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3A18A5" w:rsidRDefault="003A18A5" w:rsidP="003A18A5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707AC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7">
    <w:p w:rsidR="00E739CE" w:rsidRDefault="00E739CE" w:rsidP="004810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CC1081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80C1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639F9">
        <w:rPr>
          <w:rFonts w:ascii="Arial" w:hAnsi="Arial" w:cs="Arial"/>
          <w:sz w:val="16"/>
          <w:szCs w:val="16"/>
        </w:rPr>
        <w:t xml:space="preserve">právne </w:t>
      </w:r>
      <w:r w:rsidR="00080C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45:00Z">
        <w:r w:rsidR="00C7202C" w:rsidRPr="00C7202C">
          <w:rPr>
            <w:rFonts w:ascii="Arial" w:hAnsi="Arial" w:cs="Arial"/>
            <w:sz w:val="16"/>
            <w:szCs w:val="16"/>
          </w:rPr>
          <w:t xml:space="preserve"> </w:t>
        </w:r>
        <w:r w:rsidR="00C7202C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8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707AC0" w:rsidRDefault="00707AC0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707AC0">
        <w:rPr>
          <w:rFonts w:ascii="Arial" w:hAnsi="Arial" w:cs="Arial"/>
          <w:sz w:val="16"/>
          <w:szCs w:val="16"/>
        </w:rPr>
        <w:t>(pri vylučovacích a bodovaných hodnotiacich kritériách)</w:t>
      </w:r>
      <w:r w:rsidR="00707AC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5C2F0D">
        <w:rPr>
          <w:rFonts w:ascii="Arial" w:hAnsi="Arial" w:cs="Arial"/>
          <w:color w:val="000000" w:themeColor="text1"/>
          <w:sz w:val="16"/>
          <w:szCs w:val="16"/>
        </w:rPr>
        <w:t>26</w:t>
      </w:r>
      <w:r w:rsidR="005C2F0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18E" w:rsidRDefault="00C9318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18E" w:rsidRDefault="00C9318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D6A"/>
    <w:rsid w:val="00051494"/>
    <w:rsid w:val="00051B81"/>
    <w:rsid w:val="00055EFA"/>
    <w:rsid w:val="0005646C"/>
    <w:rsid w:val="000614E5"/>
    <w:rsid w:val="00062525"/>
    <w:rsid w:val="00071B7E"/>
    <w:rsid w:val="00076BF7"/>
    <w:rsid w:val="00080C13"/>
    <w:rsid w:val="000868B3"/>
    <w:rsid w:val="00090E52"/>
    <w:rsid w:val="00093AAE"/>
    <w:rsid w:val="000A5BBF"/>
    <w:rsid w:val="000A6220"/>
    <w:rsid w:val="000C53F2"/>
    <w:rsid w:val="000D39BE"/>
    <w:rsid w:val="000E371D"/>
    <w:rsid w:val="000E37C0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858E8"/>
    <w:rsid w:val="001941BE"/>
    <w:rsid w:val="00196A4F"/>
    <w:rsid w:val="00197270"/>
    <w:rsid w:val="001A37BB"/>
    <w:rsid w:val="001B0248"/>
    <w:rsid w:val="001B3EF8"/>
    <w:rsid w:val="001D4F89"/>
    <w:rsid w:val="002139AE"/>
    <w:rsid w:val="0022265F"/>
    <w:rsid w:val="00237562"/>
    <w:rsid w:val="002452DA"/>
    <w:rsid w:val="0024799D"/>
    <w:rsid w:val="002517F7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28A7"/>
    <w:rsid w:val="003156CE"/>
    <w:rsid w:val="00317176"/>
    <w:rsid w:val="003205CE"/>
    <w:rsid w:val="00323FF3"/>
    <w:rsid w:val="003377A7"/>
    <w:rsid w:val="003413E7"/>
    <w:rsid w:val="00341BD9"/>
    <w:rsid w:val="003503DB"/>
    <w:rsid w:val="003639C8"/>
    <w:rsid w:val="003739C8"/>
    <w:rsid w:val="003A18A5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56E14"/>
    <w:rsid w:val="004669CF"/>
    <w:rsid w:val="00473BF7"/>
    <w:rsid w:val="004748A9"/>
    <w:rsid w:val="00481038"/>
    <w:rsid w:val="004841E3"/>
    <w:rsid w:val="004B0BB8"/>
    <w:rsid w:val="004B3724"/>
    <w:rsid w:val="004C16E7"/>
    <w:rsid w:val="004D176E"/>
    <w:rsid w:val="004F18BD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41E5"/>
    <w:rsid w:val="005868DB"/>
    <w:rsid w:val="0059072E"/>
    <w:rsid w:val="00595C97"/>
    <w:rsid w:val="0059601B"/>
    <w:rsid w:val="00597067"/>
    <w:rsid w:val="005A2204"/>
    <w:rsid w:val="005B1E08"/>
    <w:rsid w:val="005C2F0D"/>
    <w:rsid w:val="005C7F16"/>
    <w:rsid w:val="005D0651"/>
    <w:rsid w:val="005D16C2"/>
    <w:rsid w:val="005D3B47"/>
    <w:rsid w:val="006153CE"/>
    <w:rsid w:val="006259E2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9F9"/>
    <w:rsid w:val="00663AAC"/>
    <w:rsid w:val="006647CF"/>
    <w:rsid w:val="00675503"/>
    <w:rsid w:val="006837C5"/>
    <w:rsid w:val="006909F8"/>
    <w:rsid w:val="00695365"/>
    <w:rsid w:val="006A08A6"/>
    <w:rsid w:val="006A0FA0"/>
    <w:rsid w:val="006A6A6E"/>
    <w:rsid w:val="006C4992"/>
    <w:rsid w:val="006D149B"/>
    <w:rsid w:val="006D5D4D"/>
    <w:rsid w:val="00700482"/>
    <w:rsid w:val="0070283F"/>
    <w:rsid w:val="00707AC0"/>
    <w:rsid w:val="00712611"/>
    <w:rsid w:val="00712F7D"/>
    <w:rsid w:val="0071726E"/>
    <w:rsid w:val="0072173B"/>
    <w:rsid w:val="00734B73"/>
    <w:rsid w:val="00753B58"/>
    <w:rsid w:val="0076030A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9175AF"/>
    <w:rsid w:val="0093287C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33671"/>
    <w:rsid w:val="00A339AD"/>
    <w:rsid w:val="00A400CE"/>
    <w:rsid w:val="00A47FE5"/>
    <w:rsid w:val="00A601A7"/>
    <w:rsid w:val="00A634E1"/>
    <w:rsid w:val="00A64E0E"/>
    <w:rsid w:val="00A66794"/>
    <w:rsid w:val="00A72107"/>
    <w:rsid w:val="00A75FBD"/>
    <w:rsid w:val="00A77422"/>
    <w:rsid w:val="00A80A00"/>
    <w:rsid w:val="00A83B90"/>
    <w:rsid w:val="00A853A5"/>
    <w:rsid w:val="00A85A63"/>
    <w:rsid w:val="00A8775A"/>
    <w:rsid w:val="00A9035D"/>
    <w:rsid w:val="00A93A95"/>
    <w:rsid w:val="00AC7F2A"/>
    <w:rsid w:val="00AD08CE"/>
    <w:rsid w:val="00AD14B0"/>
    <w:rsid w:val="00AD3763"/>
    <w:rsid w:val="00AE0EE7"/>
    <w:rsid w:val="00AE4439"/>
    <w:rsid w:val="00AE6EF6"/>
    <w:rsid w:val="00B045EF"/>
    <w:rsid w:val="00B10736"/>
    <w:rsid w:val="00B20440"/>
    <w:rsid w:val="00B2461A"/>
    <w:rsid w:val="00B26418"/>
    <w:rsid w:val="00B341AC"/>
    <w:rsid w:val="00B44290"/>
    <w:rsid w:val="00B468CB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2AD0"/>
    <w:rsid w:val="00BE764E"/>
    <w:rsid w:val="00BF501D"/>
    <w:rsid w:val="00C05D70"/>
    <w:rsid w:val="00C4060C"/>
    <w:rsid w:val="00C414AA"/>
    <w:rsid w:val="00C41E42"/>
    <w:rsid w:val="00C47C05"/>
    <w:rsid w:val="00C571C4"/>
    <w:rsid w:val="00C708C3"/>
    <w:rsid w:val="00C7202C"/>
    <w:rsid w:val="00C910BF"/>
    <w:rsid w:val="00C9318E"/>
    <w:rsid w:val="00C94A5B"/>
    <w:rsid w:val="00CA0B71"/>
    <w:rsid w:val="00CA39A3"/>
    <w:rsid w:val="00CB4BAD"/>
    <w:rsid w:val="00CC1081"/>
    <w:rsid w:val="00CC7D70"/>
    <w:rsid w:val="00CE0D6E"/>
    <w:rsid w:val="00D0570A"/>
    <w:rsid w:val="00D0779C"/>
    <w:rsid w:val="00D14CF2"/>
    <w:rsid w:val="00D15B11"/>
    <w:rsid w:val="00D227FA"/>
    <w:rsid w:val="00D579BA"/>
    <w:rsid w:val="00D71FE1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739CE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3135"/>
    <w:rsid w:val="00FC600A"/>
    <w:rsid w:val="00FD028A"/>
    <w:rsid w:val="00FD7E98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B06C3066-18F2-45A3-86E5-0806C4D8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A4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857E22E44424B5A8AD5C5244CFA9B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C211AE-D12F-4C0F-872E-251BBD43135E}"/>
      </w:docPartPr>
      <w:docPartBody>
        <w:p w:rsidR="001A276E" w:rsidRDefault="00C338EA" w:rsidP="00C338EA">
          <w:pPr>
            <w:pStyle w:val="F857E22E44424B5A8AD5C5244CFA9BD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651D7FFB594A478A8FD58B57C9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3E981-ABC0-488F-B33C-B6A43E1BCD2F}"/>
      </w:docPartPr>
      <w:docPartBody>
        <w:p w:rsidR="001A276E" w:rsidRDefault="00C338EA" w:rsidP="00C338EA">
          <w:pPr>
            <w:pStyle w:val="EC651D7FFB594A478A8FD58B57C913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16100449A64F1E937E59DA7647F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6F4FA5-E87A-4D4B-B3BE-A4A420B4E7DE}"/>
      </w:docPartPr>
      <w:docPartBody>
        <w:p w:rsidR="001A276E" w:rsidRDefault="00C338EA" w:rsidP="00C338EA">
          <w:pPr>
            <w:pStyle w:val="6716100449A64F1E937E59DA7647F3F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1DFDAFC867B4F01A9C4886AA59EA1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6C264-231C-4B4D-B212-0B6E0829D723}"/>
      </w:docPartPr>
      <w:docPartBody>
        <w:p w:rsidR="001A276E" w:rsidRDefault="00C338EA" w:rsidP="00C338EA">
          <w:pPr>
            <w:pStyle w:val="B1DFDAFC867B4F01A9C4886AA59EA15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60506F02B97407B9907614C36868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38CAD-A072-4EBD-9E47-BEBA5D71D88E}"/>
      </w:docPartPr>
      <w:docPartBody>
        <w:p w:rsidR="001A276E" w:rsidRDefault="00C338EA" w:rsidP="00C338EA">
          <w:pPr>
            <w:pStyle w:val="C60506F02B97407B9907614C36868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09009DD4134ACBB6D5AB762BC07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5209F-32A2-40A7-B90B-21713F283C21}"/>
      </w:docPartPr>
      <w:docPartBody>
        <w:p w:rsidR="001A276E" w:rsidRDefault="00C338EA" w:rsidP="00C338EA">
          <w:pPr>
            <w:pStyle w:val="1A09009DD4134ACBB6D5AB762BC076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2733AFF2404A36B98DF0A507EFA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0FF7A-6B5B-4241-AA3E-8429DCCDA711}"/>
      </w:docPartPr>
      <w:docPartBody>
        <w:p w:rsidR="001A276E" w:rsidRDefault="00C338EA" w:rsidP="00C338EA">
          <w:pPr>
            <w:pStyle w:val="EB2733AFF2404A36B98DF0A507EFAD70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61CE9C5247C4BA3A305AF819D66E4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8B4851-C5A9-4893-AD4A-3183DF68F90A}"/>
      </w:docPartPr>
      <w:docPartBody>
        <w:p w:rsidR="001A276E" w:rsidRDefault="00C338EA" w:rsidP="00C338EA">
          <w:pPr>
            <w:pStyle w:val="661CE9C5247C4BA3A305AF819D66E48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E022FF1D8D45638B6431D9614E2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71461-ACB6-4B3F-9413-A52B6D26974E}"/>
      </w:docPartPr>
      <w:docPartBody>
        <w:p w:rsidR="001A276E" w:rsidRDefault="00C338EA" w:rsidP="00C338EA">
          <w:pPr>
            <w:pStyle w:val="38E022FF1D8D45638B6431D9614E2B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8713FF50804781918A3816EDAED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9AED-819E-4DFC-994F-FDF50AC80C8D}"/>
      </w:docPartPr>
      <w:docPartBody>
        <w:p w:rsidR="001A276E" w:rsidRDefault="00C338EA" w:rsidP="00C338EA">
          <w:pPr>
            <w:pStyle w:val="E88713FF50804781918A3816EDAEDD5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B94731F8C148AFA414454E21A5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443C4-8754-44C8-9A3A-1ED6CB5E65B0}"/>
      </w:docPartPr>
      <w:docPartBody>
        <w:p w:rsidR="001A276E" w:rsidRDefault="00C338EA" w:rsidP="00C338EA">
          <w:pPr>
            <w:pStyle w:val="D2B94731F8C148AFA414454E21A56B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181CDA4F080444193561EB2DEA44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9BD73-261A-426D-8FE0-9F7C06C3D484}"/>
      </w:docPartPr>
      <w:docPartBody>
        <w:p w:rsidR="001A276E" w:rsidRDefault="00C338EA" w:rsidP="00C338EA">
          <w:pPr>
            <w:pStyle w:val="F181CDA4F080444193561EB2DEA445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C1ADAEAEBC4FD685ECEBD56AF54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D86B7-231D-4FAF-B974-8349C66CE86E}"/>
      </w:docPartPr>
      <w:docPartBody>
        <w:p w:rsidR="001A276E" w:rsidRDefault="00C338EA" w:rsidP="00C338EA">
          <w:pPr>
            <w:pStyle w:val="21C1ADAEAEBC4FD685ECEBD56AF549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AD97B0E5CE4427B0ED06B23B2FE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04674-390F-4634-AB9E-9EECE5D6A15A}"/>
      </w:docPartPr>
      <w:docPartBody>
        <w:p w:rsidR="001A276E" w:rsidRDefault="00C338EA" w:rsidP="00C338EA">
          <w:pPr>
            <w:pStyle w:val="2EAD97B0E5CE4427B0ED06B23B2FEE6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239A4ACD8A1423EB63DC2012043B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54DC9-478E-4DFC-84D0-54052A2F639D}"/>
      </w:docPartPr>
      <w:docPartBody>
        <w:p w:rsidR="001A276E" w:rsidRDefault="00C338EA" w:rsidP="00C338EA">
          <w:pPr>
            <w:pStyle w:val="3239A4ACD8A1423EB63DC2012043B4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4602575CB4404CB136B6D691244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373B7-9509-4702-A741-F37D230F98CB}"/>
      </w:docPartPr>
      <w:docPartBody>
        <w:p w:rsidR="001A276E" w:rsidRDefault="00C338EA" w:rsidP="00C338EA">
          <w:pPr>
            <w:pStyle w:val="6C4602575CB4404CB136B6D6912445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AB4374FF86240B5BD2DF317B4F23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3E9277-9172-45DE-BB8A-EA97E4C6F686}"/>
      </w:docPartPr>
      <w:docPartBody>
        <w:p w:rsidR="001A276E" w:rsidRDefault="00C338EA" w:rsidP="00C338EA">
          <w:pPr>
            <w:pStyle w:val="EAB4374FF86240B5BD2DF317B4F23C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81C4D24AFED4F2AA3E856043569AC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2EE0F-92F4-460F-9287-ECCAD3858AFA}"/>
      </w:docPartPr>
      <w:docPartBody>
        <w:p w:rsidR="001A276E" w:rsidRDefault="00C338EA" w:rsidP="00C338EA">
          <w:pPr>
            <w:pStyle w:val="181C4D24AFED4F2AA3E856043569AC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A8AA57F17C04256BB6EF10267DAE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95AD2-DC90-41C9-B3E3-2949A64BF072}"/>
      </w:docPartPr>
      <w:docPartBody>
        <w:p w:rsidR="001A276E" w:rsidRDefault="00C338EA" w:rsidP="00C338EA">
          <w:pPr>
            <w:pStyle w:val="4A8AA57F17C04256BB6EF10267DAE8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A276E"/>
    <w:rsid w:val="001F0A1A"/>
    <w:rsid w:val="00225E65"/>
    <w:rsid w:val="0026123B"/>
    <w:rsid w:val="002A2439"/>
    <w:rsid w:val="003003AD"/>
    <w:rsid w:val="003709D3"/>
    <w:rsid w:val="00372018"/>
    <w:rsid w:val="00392E3F"/>
    <w:rsid w:val="003A42BD"/>
    <w:rsid w:val="003D7419"/>
    <w:rsid w:val="004069D0"/>
    <w:rsid w:val="00417237"/>
    <w:rsid w:val="004306E3"/>
    <w:rsid w:val="004B3767"/>
    <w:rsid w:val="004C595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92E3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2EA798364B064129A2D02D921CF52352">
    <w:name w:val="2EA798364B064129A2D02D921CF52352"/>
    <w:rsid w:val="004C5957"/>
  </w:style>
  <w:style w:type="paragraph" w:customStyle="1" w:styleId="34D3FCEAB7CC4312BB1EDC87468BAE47">
    <w:name w:val="34D3FCEAB7CC4312BB1EDC87468BAE47"/>
    <w:rsid w:val="003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D1DD-114A-4AA4-9259-B64C6E5E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1142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11</cp:revision>
  <cp:lastPrinted>2017-11-27T07:55:00Z</cp:lastPrinted>
  <dcterms:created xsi:type="dcterms:W3CDTF">2019-05-23T09:00:00Z</dcterms:created>
  <dcterms:modified xsi:type="dcterms:W3CDTF">2020-02-28T07:45:00Z</dcterms:modified>
</cp:coreProperties>
</file>